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</w:t>
      </w:r>
      <w:ins w:id="0" w:author="高橋 節也" w:date="2021-05-05T14:11:00Z">
        <w:r w:rsidR="00373D33">
          <w:rPr>
            <w:rFonts w:hint="eastAsia"/>
            <w:color w:val="000000" w:themeColor="text1"/>
            <w:sz w:val="21"/>
            <w:szCs w:val="21"/>
          </w:rPr>
          <w:t>老人福祉センター横浜市</w:t>
        </w:r>
      </w:ins>
      <w:ins w:id="1" w:author="高橋 節也" w:date="2021-05-05T14:12:00Z">
        <w:r w:rsidR="00373D33">
          <w:rPr>
            <w:rFonts w:hint="eastAsia"/>
            <w:color w:val="000000" w:themeColor="text1"/>
            <w:sz w:val="21"/>
            <w:szCs w:val="21"/>
          </w:rPr>
          <w:t>福寿荘</w:t>
        </w:r>
      </w:ins>
      <w:del w:id="2" w:author="高橋 節也" w:date="2021-05-05T14:11:00Z">
        <w:r w:rsidRPr="0033520B" w:rsidDel="00373D33">
          <w:rPr>
            <w:rFonts w:hint="eastAsia"/>
            <w:color w:val="000000" w:themeColor="text1"/>
            <w:sz w:val="21"/>
            <w:szCs w:val="21"/>
          </w:rPr>
          <w:delText>横浜市</w:delText>
        </w:r>
      </w:del>
      <w:del w:id="3" w:author="高橋 節也" w:date="2021-05-05T14:12:00Z">
        <w:r w:rsidRPr="0033520B" w:rsidDel="00373D33">
          <w:rPr>
            <w:rFonts w:hint="eastAsia"/>
            <w:color w:val="000000" w:themeColor="text1"/>
            <w:sz w:val="21"/>
            <w:szCs w:val="21"/>
          </w:rPr>
          <w:delText>○○</w:delText>
        </w:r>
        <w:r w:rsidR="0080181E" w:rsidRPr="0033520B" w:rsidDel="00373D33">
          <w:rPr>
            <w:rFonts w:hint="eastAsia"/>
            <w:color w:val="000000" w:themeColor="text1"/>
            <w:sz w:val="21"/>
            <w:szCs w:val="21"/>
          </w:rPr>
          <w:delText>施設</w:delText>
        </w:r>
      </w:del>
      <w:bookmarkStart w:id="4" w:name="_GoBack"/>
      <w:bookmarkEnd w:id="4"/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高橋 節也">
    <w15:presenceInfo w15:providerId="AD" w15:userId="S-1-5-21-1886169037-697132945-400449928-623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3D33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1096A73D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4E71E-DA9B-41B3-B866-8EB12F8EA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656</Words>
  <Characters>228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2015-01-28T03:58:00Z</cp:lastPrinted>
  <dcterms:created xsi:type="dcterms:W3CDTF">2019-09-26T06:59:00Z</dcterms:created>
  <dcterms:modified xsi:type="dcterms:W3CDTF">2021-05-05T05:12:00Z</dcterms:modified>
</cp:coreProperties>
</file>